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12BFD1" w14:textId="77777777" w:rsidR="00200B62" w:rsidRDefault="00200B62" w:rsidP="00E0602B">
      <w:pPr>
        <w:widowControl w:val="0"/>
        <w:spacing w:after="0" w:line="240" w:lineRule="auto"/>
        <w:jc w:val="center"/>
        <w:rPr>
          <w:rFonts w:ascii="Arial" w:hAnsi="Arial" w:cs="Arial"/>
          <w:b/>
          <w:bCs/>
          <w:color w:val="000000" w:themeColor="text1"/>
          <w:spacing w:val="60"/>
          <w:kern w:val="40"/>
          <w:sz w:val="40"/>
          <w:szCs w:val="40"/>
        </w:rPr>
      </w:pPr>
    </w:p>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 xml:space="preserve">Ing. Radovanem </w:t>
      </w:r>
      <w:proofErr w:type="spellStart"/>
      <w:r w:rsidRPr="001F555A">
        <w:rPr>
          <w:rFonts w:ascii="Arial" w:hAnsi="Arial" w:cs="Arial"/>
          <w:b/>
          <w:bCs/>
          <w:color w:val="000000" w:themeColor="text1"/>
          <w:sz w:val="20"/>
          <w:szCs w:val="20"/>
          <w:lang w:eastAsia="cs-CZ"/>
        </w:rPr>
        <w:t>Necidem</w:t>
      </w:r>
      <w:proofErr w:type="spellEnd"/>
      <w:r w:rsidRPr="001F555A">
        <w:rPr>
          <w:rFonts w:ascii="Arial" w:hAnsi="Arial" w:cs="Arial"/>
          <w:b/>
          <w:bCs/>
          <w:color w:val="000000" w:themeColor="text1"/>
          <w:sz w:val="20"/>
          <w:szCs w:val="20"/>
          <w:lang w:eastAsia="cs-CZ"/>
        </w:rPr>
        <w:t>,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se </w:t>
      </w:r>
      <w:proofErr w:type="gramStart"/>
      <w:r w:rsidRPr="001F555A">
        <w:rPr>
          <w:rFonts w:ascii="Arial" w:hAnsi="Arial" w:cs="Arial"/>
          <w:color w:val="000000" w:themeColor="text1"/>
          <w:sz w:val="20"/>
          <w:szCs w:val="20"/>
          <w:lang w:eastAsia="cs-CZ"/>
        </w:rPr>
        <w:t>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w:t>
      </w:r>
      <w:proofErr w:type="gramStart"/>
      <w:r w:rsidRPr="001F555A">
        <w:rPr>
          <w:rFonts w:ascii="Arial" w:hAnsi="Arial" w:cs="Arial"/>
          <w:color w:val="000000" w:themeColor="text1"/>
          <w:sz w:val="20"/>
          <w:szCs w:val="20"/>
          <w:lang w:eastAsia="cs-CZ"/>
        </w:rPr>
        <w:t xml:space="preserve">rejstříku </w:t>
      </w:r>
      <w:r w:rsidRPr="001F555A">
        <w:rPr>
          <w:rFonts w:ascii="Arial" w:hAnsi="Arial" w:cs="Arial"/>
          <w:b/>
          <w:color w:val="000000" w:themeColor="text1"/>
          <w:sz w:val="20"/>
          <w:szCs w:val="20"/>
          <w:highlight w:val="lightGray"/>
          <w:lang w:eastAsia="cs-CZ"/>
        </w:rPr>
        <w:t>............................................................</w:t>
      </w:r>
      <w:proofErr w:type="gramEnd"/>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0E17F767" w:rsidR="0002636F" w:rsidRPr="00FE5E80" w:rsidRDefault="0002636F" w:rsidP="00CE0C92">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FE5E80">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FE5E80">
        <w:rPr>
          <w:rFonts w:ascii="Arial" w:eastAsia="Times New Roman" w:hAnsi="Arial" w:cs="Arial"/>
          <w:b/>
          <w:color w:val="000000" w:themeColor="text1"/>
          <w:sz w:val="20"/>
          <w:szCs w:val="20"/>
          <w:lang w:eastAsia="ar-SA"/>
        </w:rPr>
        <w:t xml:space="preserve">vypracování projektové dokumentace </w:t>
      </w:r>
      <w:r w:rsidR="0082286E" w:rsidRPr="00FE5E80">
        <w:rPr>
          <w:rFonts w:ascii="Arial" w:eastAsia="Times New Roman" w:hAnsi="Arial" w:cs="Arial"/>
          <w:b/>
          <w:color w:val="000000" w:themeColor="text1"/>
          <w:sz w:val="20"/>
          <w:szCs w:val="20"/>
          <w:lang w:eastAsia="ar-SA"/>
        </w:rPr>
        <w:t xml:space="preserve">pro povolení záměru </w:t>
      </w:r>
      <w:r w:rsidR="00BF658B" w:rsidRPr="00FE5E80">
        <w:rPr>
          <w:rFonts w:ascii="Arial" w:eastAsia="Times New Roman" w:hAnsi="Arial" w:cs="Arial"/>
          <w:b/>
          <w:color w:val="000000" w:themeColor="text1"/>
          <w:sz w:val="20"/>
          <w:szCs w:val="20"/>
          <w:lang w:eastAsia="ar-SA"/>
        </w:rPr>
        <w:t>(DPZ</w:t>
      </w:r>
      <w:ins w:id="0" w:author="Janoušková Alena" w:date="2025-11-06T12:44:00Z">
        <w:r w:rsidR="00724426">
          <w:rPr>
            <w:rFonts w:ascii="Arial" w:eastAsia="Times New Roman" w:hAnsi="Arial" w:cs="Arial"/>
            <w:b/>
            <w:color w:val="000000" w:themeColor="text1"/>
            <w:sz w:val="20"/>
            <w:szCs w:val="20"/>
            <w:lang w:eastAsia="ar-SA"/>
          </w:rPr>
          <w:t xml:space="preserve"> nebo DPS</w:t>
        </w:r>
      </w:ins>
      <w:r w:rsidR="00BF658B" w:rsidRPr="00FE5E80">
        <w:rPr>
          <w:rFonts w:ascii="Arial" w:eastAsia="Times New Roman" w:hAnsi="Arial" w:cs="Arial"/>
          <w:b/>
          <w:color w:val="000000" w:themeColor="text1"/>
          <w:sz w:val="20"/>
          <w:szCs w:val="20"/>
          <w:lang w:eastAsia="ar-SA"/>
        </w:rPr>
        <w:t xml:space="preserve">) </w:t>
      </w:r>
      <w:r w:rsidR="0082286E" w:rsidRPr="00FE5E80">
        <w:rPr>
          <w:rFonts w:ascii="Arial" w:eastAsia="Times New Roman" w:hAnsi="Arial" w:cs="Arial"/>
          <w:b/>
          <w:color w:val="000000" w:themeColor="text1"/>
          <w:sz w:val="20"/>
          <w:szCs w:val="20"/>
          <w:lang w:eastAsia="ar-SA"/>
        </w:rPr>
        <w:t>a provádění stavby</w:t>
      </w:r>
      <w:r w:rsidRPr="00FE5E80">
        <w:rPr>
          <w:rFonts w:ascii="Arial" w:eastAsia="Times New Roman" w:hAnsi="Arial" w:cs="Arial"/>
          <w:b/>
          <w:color w:val="000000" w:themeColor="text1"/>
          <w:sz w:val="20"/>
          <w:szCs w:val="20"/>
          <w:lang w:eastAsia="ar-SA"/>
        </w:rPr>
        <w:t xml:space="preserve"> </w:t>
      </w:r>
      <w:r w:rsidR="00BF658B" w:rsidRPr="00FE5E80">
        <w:rPr>
          <w:rFonts w:ascii="Arial" w:eastAsia="Times New Roman" w:hAnsi="Arial" w:cs="Arial"/>
          <w:b/>
          <w:color w:val="000000" w:themeColor="text1"/>
          <w:sz w:val="20"/>
          <w:szCs w:val="20"/>
          <w:lang w:eastAsia="ar-SA"/>
        </w:rPr>
        <w:t>(</w:t>
      </w:r>
      <w:proofErr w:type="gramStart"/>
      <w:r w:rsidR="00BF658B" w:rsidRPr="00FE5E80">
        <w:rPr>
          <w:rFonts w:ascii="Arial" w:eastAsia="Times New Roman" w:hAnsi="Arial" w:cs="Arial"/>
          <w:b/>
          <w:color w:val="000000" w:themeColor="text1"/>
          <w:sz w:val="20"/>
          <w:szCs w:val="20"/>
          <w:lang w:eastAsia="ar-SA"/>
        </w:rPr>
        <w:t>PDPS)</w:t>
      </w:r>
      <w:r w:rsidR="00EE0609" w:rsidRPr="00FE5E80">
        <w:rPr>
          <w:rFonts w:ascii="Arial" w:eastAsia="Times New Roman" w:hAnsi="Arial" w:cs="Arial"/>
          <w:b/>
          <w:color w:val="000000" w:themeColor="text1"/>
          <w:sz w:val="20"/>
          <w:szCs w:val="20"/>
          <w:lang w:eastAsia="ar-SA"/>
        </w:rPr>
        <w:t xml:space="preserve"> (dílo</w:t>
      </w:r>
      <w:proofErr w:type="gramEnd"/>
      <w:r w:rsidR="00EE0609" w:rsidRPr="00FE5E80">
        <w:rPr>
          <w:rFonts w:ascii="Arial" w:eastAsia="Times New Roman" w:hAnsi="Arial" w:cs="Arial"/>
          <w:b/>
          <w:color w:val="000000" w:themeColor="text1"/>
          <w:sz w:val="20"/>
          <w:szCs w:val="20"/>
          <w:lang w:eastAsia="ar-SA"/>
        </w:rPr>
        <w:t xml:space="preserve">) </w:t>
      </w:r>
      <w:r w:rsidRPr="00FE5E80">
        <w:rPr>
          <w:rFonts w:ascii="Arial" w:eastAsia="Times New Roman" w:hAnsi="Arial" w:cs="Arial"/>
          <w:b/>
          <w:color w:val="000000" w:themeColor="text1"/>
          <w:sz w:val="20"/>
          <w:szCs w:val="20"/>
          <w:lang w:eastAsia="ar-SA"/>
        </w:rPr>
        <w:t xml:space="preserve">a </w:t>
      </w:r>
      <w:r w:rsidRPr="00FE5E80">
        <w:rPr>
          <w:rFonts w:ascii="Arial" w:eastAsia="Times New Roman" w:hAnsi="Arial" w:cs="Arial"/>
          <w:b/>
          <w:color w:val="000000" w:themeColor="text1"/>
          <w:sz w:val="20"/>
          <w:szCs w:val="20"/>
          <w:lang w:eastAsia="cs-CZ"/>
        </w:rPr>
        <w:t xml:space="preserve">zajištění výkonu </w:t>
      </w:r>
      <w:r w:rsidR="00EE0F90" w:rsidRPr="00FE5E80">
        <w:rPr>
          <w:rFonts w:ascii="Arial" w:eastAsia="Times New Roman" w:hAnsi="Arial" w:cs="Arial"/>
          <w:b/>
          <w:color w:val="000000" w:themeColor="text1"/>
          <w:sz w:val="20"/>
          <w:szCs w:val="20"/>
          <w:lang w:eastAsia="cs-CZ"/>
        </w:rPr>
        <w:t xml:space="preserve">dozoru projektanta </w:t>
      </w:r>
      <w:r w:rsidR="002D6A04" w:rsidRPr="00FE5E80">
        <w:rPr>
          <w:rFonts w:ascii="Arial" w:eastAsia="Times New Roman" w:hAnsi="Arial" w:cs="Arial"/>
          <w:b/>
          <w:color w:val="000000" w:themeColor="text1"/>
          <w:sz w:val="20"/>
          <w:szCs w:val="20"/>
          <w:lang w:eastAsia="cs-CZ"/>
        </w:rPr>
        <w:t>(DP)</w:t>
      </w:r>
      <w:r w:rsidR="00301604" w:rsidRPr="00FE5E80">
        <w:rPr>
          <w:rFonts w:ascii="Arial" w:eastAsia="Times New Roman" w:hAnsi="Arial" w:cs="Arial"/>
          <w:color w:val="000000" w:themeColor="text1"/>
          <w:sz w:val="20"/>
          <w:szCs w:val="20"/>
          <w:lang w:eastAsia="ar-SA"/>
        </w:rPr>
        <w:t xml:space="preserve"> v souladu s nabídkou </w:t>
      </w:r>
      <w:r w:rsidR="00301604" w:rsidRPr="00FE5E80">
        <w:rPr>
          <w:rFonts w:ascii="Arial" w:eastAsia="Times New Roman" w:hAnsi="Arial" w:cs="Arial"/>
          <w:color w:val="000000" w:themeColor="text1"/>
          <w:sz w:val="20"/>
          <w:szCs w:val="20"/>
          <w:lang w:eastAsia="ar-SA"/>
        </w:rPr>
        <w:lastRenderedPageBreak/>
        <w:t xml:space="preserve">zhotovitele podanou v předchozím poptávkovém řízení </w:t>
      </w:r>
      <w:r w:rsidRPr="00FE5E80">
        <w:rPr>
          <w:rFonts w:ascii="Arial" w:eastAsia="Times New Roman" w:hAnsi="Arial" w:cs="Arial"/>
          <w:color w:val="000000" w:themeColor="text1"/>
          <w:sz w:val="20"/>
          <w:szCs w:val="20"/>
          <w:lang w:eastAsia="ar-SA"/>
        </w:rPr>
        <w:t>na akci</w:t>
      </w:r>
      <w:r w:rsidR="00FE5E80" w:rsidRPr="00FE5E80">
        <w:rPr>
          <w:rFonts w:ascii="Arial" w:eastAsia="Times New Roman" w:hAnsi="Arial" w:cs="Arial"/>
          <w:color w:val="000000" w:themeColor="text1"/>
          <w:sz w:val="20"/>
          <w:szCs w:val="20"/>
          <w:lang w:eastAsia="ar-SA"/>
        </w:rPr>
        <w:t xml:space="preserve"> </w:t>
      </w:r>
      <w:r w:rsidR="00FE5E80" w:rsidRPr="00FE5E80">
        <w:rPr>
          <w:rFonts w:ascii="Arial" w:hAnsi="Arial" w:cs="Arial"/>
          <w:b/>
          <w:color w:val="000000" w:themeColor="text1"/>
          <w:sz w:val="20"/>
          <w:szCs w:val="20"/>
        </w:rPr>
        <w:t>Vypracování projektové dokumentace Revitalizace areálu CM Pacov</w:t>
      </w:r>
      <w:r w:rsidRPr="00FE5E80">
        <w:rPr>
          <w:rFonts w:ascii="Arial" w:eastAsia="Times New Roman" w:hAnsi="Arial" w:cs="Arial"/>
          <w:b/>
          <w:color w:val="000000" w:themeColor="text1"/>
          <w:sz w:val="20"/>
          <w:szCs w:val="20"/>
          <w:lang w:eastAsia="cs-CZ"/>
        </w:rPr>
        <w:t xml:space="preserve">, </w:t>
      </w:r>
      <w:r w:rsidRPr="00FE5E80">
        <w:rPr>
          <w:rFonts w:ascii="Arial" w:eastAsia="Times New Roman" w:hAnsi="Arial" w:cs="Arial"/>
          <w:color w:val="000000" w:themeColor="text1"/>
          <w:sz w:val="20"/>
          <w:szCs w:val="20"/>
          <w:lang w:eastAsia="ar-SA"/>
        </w:rPr>
        <w:t> v podrobnostech a za dodržení podmínek uvedených v </w:t>
      </w:r>
      <w:r w:rsidRPr="00FE5E80">
        <w:rPr>
          <w:rFonts w:ascii="Arial" w:eastAsia="Times New Roman" w:hAnsi="Arial" w:cs="Arial"/>
          <w:b/>
          <w:color w:val="000000" w:themeColor="text1"/>
          <w:sz w:val="20"/>
          <w:szCs w:val="20"/>
          <w:lang w:eastAsia="ar-SA"/>
        </w:rPr>
        <w:t>přílohách</w:t>
      </w:r>
      <w:r w:rsidRPr="00FE5E80">
        <w:rPr>
          <w:rFonts w:ascii="Arial" w:eastAsia="Times New Roman" w:hAnsi="Arial" w:cs="Arial"/>
          <w:color w:val="000000" w:themeColor="text1"/>
          <w:sz w:val="20"/>
          <w:szCs w:val="20"/>
          <w:lang w:eastAsia="ar-SA"/>
        </w:rPr>
        <w:t xml:space="preserve"> této smlouvy, přičemž ujednání v </w:t>
      </w:r>
      <w:r w:rsidRPr="00FE5E80">
        <w:rPr>
          <w:rFonts w:ascii="Arial" w:eastAsia="Times New Roman" w:hAnsi="Arial" w:cs="Arial"/>
          <w:b/>
          <w:color w:val="000000" w:themeColor="text1"/>
          <w:sz w:val="20"/>
          <w:szCs w:val="20"/>
          <w:lang w:eastAsia="ar-SA"/>
        </w:rPr>
        <w:t xml:space="preserve">Příloze A1 </w:t>
      </w:r>
      <w:r w:rsidRPr="00FE5E80">
        <w:rPr>
          <w:rFonts w:ascii="Arial" w:eastAsia="Times New Roman" w:hAnsi="Arial" w:cs="Arial"/>
          <w:color w:val="000000" w:themeColor="text1"/>
          <w:sz w:val="20"/>
          <w:szCs w:val="20"/>
          <w:lang w:eastAsia="ar-SA"/>
        </w:rPr>
        <w:t>mají přednost před ujednáními v této smlouvě.</w:t>
      </w:r>
    </w:p>
    <w:p w14:paraId="282EEB89" w14:textId="1A3E9FDB"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je povinen provést dílo v nejvyšší kvalitě v souladu s platnými právními předpisy</w:t>
      </w:r>
      <w:r w:rsidR="00EA16D9">
        <w:rPr>
          <w:rFonts w:ascii="Arial" w:eastAsia="Times New Roman" w:hAnsi="Arial" w:cs="Arial"/>
          <w:color w:val="000000" w:themeColor="text1"/>
          <w:sz w:val="20"/>
          <w:szCs w:val="20"/>
          <w:lang w:eastAsia="ar-SA"/>
        </w:rPr>
        <w:t xml:space="preserve"> a </w:t>
      </w:r>
      <w:r w:rsidR="00EA16D9">
        <w:rPr>
          <w:rFonts w:ascii="Arial" w:eastAsia="Times New Roman" w:hAnsi="Arial" w:cs="Arial"/>
          <w:sz w:val="20"/>
          <w:szCs w:val="20"/>
          <w:lang w:eastAsia="ar-SA"/>
        </w:rPr>
        <w:t xml:space="preserve">pravidly </w:t>
      </w:r>
      <w:r w:rsidR="00EA16D9" w:rsidRPr="00FB2669">
        <w:rPr>
          <w:rFonts w:ascii="Arial" w:eastAsia="Times New Roman" w:hAnsi="Arial" w:cs="Arial"/>
          <w:sz w:val="20"/>
          <w:szCs w:val="20"/>
          <w:lang w:eastAsia="ar-SA"/>
        </w:rPr>
        <w:t xml:space="preserve">38. výzvy Ministerstva životního prostředí </w:t>
      </w:r>
      <w:r w:rsidR="00EA16D9">
        <w:rPr>
          <w:rFonts w:ascii="Arial" w:eastAsia="Times New Roman" w:hAnsi="Arial" w:cs="Arial"/>
          <w:sz w:val="20"/>
          <w:szCs w:val="20"/>
          <w:lang w:eastAsia="ar-SA"/>
        </w:rPr>
        <w:t xml:space="preserve">uvedené </w:t>
      </w:r>
      <w:r w:rsidR="00EA16D9" w:rsidRPr="00FB2669">
        <w:rPr>
          <w:rFonts w:ascii="Arial" w:eastAsia="Times New Roman" w:hAnsi="Arial" w:cs="Arial"/>
          <w:sz w:val="20"/>
          <w:szCs w:val="20"/>
          <w:lang w:eastAsia="ar-SA"/>
        </w:rPr>
        <w:t xml:space="preserve">v </w:t>
      </w:r>
      <w:r w:rsidR="00EA16D9" w:rsidRPr="00FB2669">
        <w:rPr>
          <w:rFonts w:ascii="Arial" w:eastAsia="Times New Roman" w:hAnsi="Arial" w:cs="Arial"/>
          <w:b/>
          <w:sz w:val="20"/>
          <w:szCs w:val="20"/>
          <w:lang w:eastAsia="ar-SA"/>
        </w:rPr>
        <w:t>Příloze A2</w:t>
      </w:r>
      <w:r w:rsidRPr="001F555A">
        <w:rPr>
          <w:rFonts w:ascii="Arial" w:eastAsia="Times New Roman" w:hAnsi="Arial" w:cs="Arial"/>
          <w:color w:val="000000" w:themeColor="text1"/>
          <w:sz w:val="20"/>
          <w:szCs w:val="20"/>
          <w:lang w:eastAsia="ar-SA"/>
        </w:rPr>
        <w:t>.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 xml:space="preserve">Stavění lhůty plnění znamená, že již započatá lhůta dle odst. </w:t>
      </w:r>
      <w:proofErr w:type="gramStart"/>
      <w:r w:rsidR="00B034AF">
        <w:rPr>
          <w:rFonts w:ascii="Arial" w:eastAsia="Times New Roman" w:hAnsi="Arial" w:cs="Arial"/>
          <w:color w:val="000000" w:themeColor="text1"/>
          <w:sz w:val="20"/>
          <w:szCs w:val="20"/>
          <w:lang w:eastAsia="ar-SA"/>
        </w:rPr>
        <w:t>3.1. po</w:t>
      </w:r>
      <w:proofErr w:type="gramEnd"/>
      <w:r w:rsidR="00B034AF">
        <w:rPr>
          <w:rFonts w:ascii="Arial" w:eastAsia="Times New Roman" w:hAnsi="Arial" w:cs="Arial"/>
          <w:color w:val="000000" w:themeColor="text1"/>
          <w:sz w:val="20"/>
          <w:szCs w:val="20"/>
          <w:lang w:eastAsia="ar-SA"/>
        </w:rPr>
        <w:t xml:space="preserve">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043B162F"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(1</w:t>
            </w:r>
            <w:r w:rsidR="000C1C6C">
              <w:rPr>
                <w:rFonts w:ascii="Arial" w:hAnsi="Arial" w:cs="Arial"/>
                <w:b/>
                <w:color w:val="000000" w:themeColor="text1"/>
                <w:sz w:val="20"/>
                <w:szCs w:val="20"/>
                <w:lang w:eastAsia="cs-CZ"/>
              </w:rPr>
              <w:t>8</w:t>
            </w:r>
            <w:r w:rsidRPr="001F555A">
              <w:rPr>
                <w:rFonts w:ascii="Arial" w:hAnsi="Arial" w:cs="Arial"/>
                <w:b/>
                <w:color w:val="000000" w:themeColor="text1"/>
                <w:sz w:val="20"/>
                <w:szCs w:val="20"/>
                <w:lang w:eastAsia="cs-CZ"/>
              </w:rPr>
              <w:t xml:space="preserve">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w:t>
      </w:r>
      <w:proofErr w:type="gramStart"/>
      <w:r w:rsidRPr="001F555A">
        <w:rPr>
          <w:rFonts w:ascii="Arial" w:eastAsia="Times New Roman" w:hAnsi="Arial" w:cs="Arial"/>
          <w:b/>
          <w:color w:val="000000" w:themeColor="text1"/>
          <w:sz w:val="20"/>
          <w:szCs w:val="20"/>
          <w:lang w:eastAsia="cs-CZ"/>
        </w:rPr>
        <w:t xml:space="preserve">8.7. </w:t>
      </w:r>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69CEC1A5"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F87B05" w:rsidRPr="001F555A">
        <w:rPr>
          <w:rFonts w:ascii="Arial" w:eastAsia="Times New Roman" w:hAnsi="Arial" w:cs="Arial"/>
          <w:color w:val="000000" w:themeColor="text1"/>
          <w:sz w:val="20"/>
          <w:szCs w:val="20"/>
          <w:lang w:eastAsia="cs-CZ"/>
        </w:rPr>
        <w:t>1</w:t>
      </w:r>
      <w:r w:rsidR="000C1C6C">
        <w:rPr>
          <w:rFonts w:ascii="Arial" w:eastAsia="Times New Roman" w:hAnsi="Arial" w:cs="Arial"/>
          <w:color w:val="000000" w:themeColor="text1"/>
          <w:sz w:val="20"/>
          <w:szCs w:val="20"/>
          <w:lang w:eastAsia="cs-CZ"/>
        </w:rPr>
        <w:t>8</w:t>
      </w:r>
      <w:r w:rsidR="00F87B05" w:rsidRPr="001F555A">
        <w:rPr>
          <w:rFonts w:ascii="Arial" w:eastAsia="Times New Roman" w:hAnsi="Arial" w:cs="Arial"/>
          <w:color w:val="000000" w:themeColor="text1"/>
          <w:sz w:val="20"/>
          <w:szCs w:val="20"/>
          <w:lang w:eastAsia="cs-CZ"/>
        </w:rPr>
        <w:t xml:space="preserve">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w:t>
      </w:r>
      <w:r w:rsidRPr="001F555A">
        <w:rPr>
          <w:rFonts w:ascii="Arial" w:hAnsi="Arial" w:cs="Arial"/>
          <w:snapToGrid w:val="0"/>
          <w:color w:val="000000" w:themeColor="text1"/>
          <w:sz w:val="20"/>
          <w:szCs w:val="20"/>
        </w:rPr>
        <w:lastRenderedPageBreak/>
        <w:t xml:space="preserve">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nezbytné 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1F555A">
        <w:rPr>
          <w:rFonts w:ascii="Arial" w:eastAsia="Times New Roman" w:hAnsi="Arial" w:cs="Arial"/>
          <w:color w:val="000000" w:themeColor="text1"/>
          <w:sz w:val="20"/>
          <w:szCs w:val="20"/>
          <w:lang w:eastAsia="cs-CZ"/>
        </w:rPr>
        <w:t>li</w:t>
      </w:r>
      <w:proofErr w:type="spellEnd"/>
      <w:r w:rsidRPr="001F555A">
        <w:rPr>
          <w:rFonts w:ascii="Arial" w:eastAsia="Times New Roman" w:hAnsi="Arial" w:cs="Arial"/>
          <w:color w:val="000000" w:themeColor="text1"/>
          <w:sz w:val="20"/>
          <w:szCs w:val="20"/>
          <w:lang w:eastAsia="cs-CZ"/>
        </w:rPr>
        <w:t xml:space="preserve"> objednatel na provádění díla s použitím předané věci nebo podle daného příkazu, má zhotovitel právo požadovat, aby tak objednatel učinil v písemné formě.</w:t>
      </w:r>
    </w:p>
    <w:p w14:paraId="4B0424FB" w14:textId="3BE7B61A"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nebo </w:t>
      </w:r>
      <w:proofErr w:type="spellStart"/>
      <w:r w:rsidRPr="001F555A">
        <w:rPr>
          <w:rFonts w:ascii="Arial" w:eastAsia="Times New Roman" w:hAnsi="Arial" w:cs="Arial"/>
          <w:color w:val="000000" w:themeColor="text1"/>
          <w:sz w:val="20"/>
          <w:szCs w:val="20"/>
          <w:lang w:eastAsia="cs-CZ"/>
        </w:rPr>
        <w:t>pdf</w:t>
      </w:r>
      <w:proofErr w:type="spellEnd"/>
      <w:r w:rsidRPr="001F555A">
        <w:rPr>
          <w:rFonts w:ascii="Arial" w:eastAsia="Times New Roman" w:hAnsi="Arial" w:cs="Arial"/>
          <w:color w:val="000000" w:themeColor="text1"/>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resp.</w:t>
      </w:r>
      <w:r w:rsidR="00B32508">
        <w:rPr>
          <w:rFonts w:ascii="Arial" w:eastAsia="Times New Roman" w:hAnsi="Arial" w:cs="Arial"/>
          <w:color w:val="000000" w:themeColor="text1"/>
          <w:sz w:val="20"/>
          <w:szCs w:val="20"/>
          <w:lang w:eastAsia="cs-CZ"/>
        </w:rPr>
        <w:t xml:space="preserve"> </w:t>
      </w:r>
      <w:proofErr w:type="spellStart"/>
      <w:r w:rsidRPr="001F555A">
        <w:rPr>
          <w:rFonts w:ascii="Arial" w:eastAsia="Times New Roman" w:hAnsi="Arial" w:cs="Arial"/>
          <w:color w:val="000000" w:themeColor="text1"/>
          <w:sz w:val="20"/>
          <w:szCs w:val="20"/>
          <w:lang w:eastAsia="cs-CZ"/>
        </w:rPr>
        <w:t>dgn</w:t>
      </w:r>
      <w:proofErr w:type="spellEnd"/>
      <w:r w:rsidRPr="001F555A">
        <w:rPr>
          <w:rFonts w:ascii="Arial" w:eastAsia="Times New Roman" w:hAnsi="Arial" w:cs="Arial"/>
          <w:color w:val="000000" w:themeColor="text1"/>
          <w:sz w:val="20"/>
          <w:szCs w:val="20"/>
          <w:lang w:eastAsia="cs-CZ"/>
        </w:rPr>
        <w:t xml:space="preserve">, případně odevzdat vytyčovací síť stavby a vytyčované body ve formátu doc, nebo </w:t>
      </w:r>
      <w:proofErr w:type="spellStart"/>
      <w:r w:rsidRPr="001F555A">
        <w:rPr>
          <w:rFonts w:ascii="Arial" w:eastAsia="Times New Roman" w:hAnsi="Arial" w:cs="Arial"/>
          <w:color w:val="000000" w:themeColor="text1"/>
          <w:sz w:val="20"/>
          <w:szCs w:val="20"/>
          <w:lang w:eastAsia="cs-CZ"/>
        </w:rPr>
        <w:t>xls</w:t>
      </w:r>
      <w:proofErr w:type="spellEnd"/>
      <w:r w:rsidRPr="001F555A">
        <w:rPr>
          <w:rFonts w:ascii="Arial" w:eastAsia="Times New Roman" w:hAnsi="Arial" w:cs="Arial"/>
          <w:color w:val="000000" w:themeColor="text1"/>
          <w:sz w:val="20"/>
          <w:szCs w:val="20"/>
          <w:lang w:eastAsia="cs-CZ"/>
        </w:rPr>
        <w:t>.</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4341D125"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Předání díla bude provedeno na základě písemného Předávacího protokolu podepsaného oprávněnými zástupci obou smluvních stran</w:t>
      </w:r>
      <w:r w:rsidR="00B32508">
        <w:rPr>
          <w:rFonts w:ascii="Arial" w:eastAsia="Times New Roman" w:hAnsi="Arial" w:cs="Arial"/>
          <w:color w:val="000000" w:themeColor="text1"/>
          <w:sz w:val="20"/>
          <w:szCs w:val="20"/>
          <w:lang w:eastAsia="cs-CZ"/>
        </w:rPr>
        <w:t>.</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lastRenderedPageBreak/>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4B5C9125"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ins w:id="1" w:author="Janoušková Alena" w:date="2025-11-06T12:44:00Z">
        <w:r w:rsidR="00724426">
          <w:rPr>
            <w:rFonts w:ascii="Arial" w:hAnsi="Arial" w:cs="Arial"/>
            <w:color w:val="000000" w:themeColor="text1"/>
            <w:sz w:val="20"/>
            <w:szCs w:val="20"/>
            <w:lang w:eastAsia="cs-CZ"/>
          </w:rPr>
          <w:t xml:space="preserve"> nebo DPS</w:t>
        </w:r>
      </w:ins>
      <w:r w:rsidR="00D05F49">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02D22DE8"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w:t>
      </w:r>
      <w:r w:rsidR="00AE73D8">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r w:rsidR="00CC6EF4">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xml:space="preserve">, obsahovat označení faktura a její číslo, název a sídlo zhotovitele a objednatele s jejich dalšími identifikačními údaji, označení smlouvy a částku k fakturaci a další </w:t>
      </w:r>
      <w:r w:rsidRPr="001F555A">
        <w:rPr>
          <w:rFonts w:ascii="Arial" w:eastAsia="Times New Roman" w:hAnsi="Arial" w:cs="Arial"/>
          <w:snapToGrid w:val="0"/>
          <w:color w:val="000000" w:themeColor="text1"/>
          <w:sz w:val="20"/>
          <w:szCs w:val="20"/>
          <w:lang w:eastAsia="cs-CZ"/>
        </w:rPr>
        <w:lastRenderedPageBreak/>
        <w:t>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191C34BD"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ins w:id="2" w:author="Janoušková Alena" w:date="2025-11-06T12:45:00Z">
        <w:r w:rsidR="00724426">
          <w:rPr>
            <w:rFonts w:ascii="Arial" w:hAnsi="Arial" w:cs="Arial"/>
            <w:snapToGrid w:val="0"/>
            <w:color w:val="000000" w:themeColor="text1"/>
            <w:sz w:val="20"/>
            <w:szCs w:val="20"/>
          </w:rPr>
          <w:t xml:space="preserve"> (nebo DPS)</w:t>
        </w:r>
      </w:ins>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ins w:id="3" w:author="Janoušková Alena" w:date="2025-11-06T12:45:00Z">
        <w:r w:rsidR="00724426">
          <w:rPr>
            <w:rFonts w:ascii="Arial" w:hAnsi="Arial" w:cs="Arial"/>
            <w:snapToGrid w:val="0"/>
            <w:color w:val="000000" w:themeColor="text1"/>
            <w:sz w:val="20"/>
            <w:szCs w:val="20"/>
          </w:rPr>
          <w:t xml:space="preserve"> (nebo DPS)</w:t>
        </w:r>
      </w:ins>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to </w:t>
      </w:r>
      <w:r w:rsidRPr="00CC6EF4">
        <w:rPr>
          <w:rFonts w:ascii="Arial" w:hAnsi="Arial" w:cs="Arial"/>
          <w:snapToGrid w:val="0"/>
          <w:color w:val="000000" w:themeColor="text1"/>
          <w:sz w:val="20"/>
          <w:szCs w:val="20"/>
        </w:rPr>
        <w:t xml:space="preserve"> ve výši 0,2 % z ceny </w:t>
      </w:r>
      <w:r w:rsidR="00107D85" w:rsidRPr="00CC6EF4">
        <w:rPr>
          <w:rFonts w:ascii="Arial" w:hAnsi="Arial" w:cs="Arial"/>
          <w:snapToGrid w:val="0"/>
          <w:color w:val="000000" w:themeColor="text1"/>
          <w:sz w:val="20"/>
          <w:szCs w:val="20"/>
        </w:rPr>
        <w:t>DPZ</w:t>
      </w:r>
      <w:ins w:id="4" w:author="Janoušková Alena" w:date="2025-11-06T12:45:00Z">
        <w:r w:rsidR="00724426">
          <w:rPr>
            <w:rFonts w:ascii="Arial" w:hAnsi="Arial" w:cs="Arial"/>
            <w:snapToGrid w:val="0"/>
            <w:color w:val="000000" w:themeColor="text1"/>
            <w:sz w:val="20"/>
            <w:szCs w:val="20"/>
          </w:rPr>
          <w:t xml:space="preserve"> (nebo DPS)</w:t>
        </w:r>
      </w:ins>
      <w:bookmarkStart w:id="5" w:name="_GoBack"/>
      <w:bookmarkEnd w:id="5"/>
      <w:r w:rsidR="00107D85" w:rsidRPr="00CC6EF4">
        <w:rPr>
          <w:rFonts w:ascii="Arial" w:hAnsi="Arial" w:cs="Arial"/>
          <w:snapToGrid w:val="0"/>
          <w:color w:val="000000" w:themeColor="text1"/>
          <w:sz w:val="20"/>
          <w:szCs w:val="20"/>
        </w:rPr>
        <w:t xml:space="preserve">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 xml:space="preserve">za porušení povinnosti při plnění smlouvy využívat osob, jejichž odborné zkušenosti byly </w:t>
      </w:r>
      <w:r w:rsidRPr="001F555A">
        <w:rPr>
          <w:rFonts w:ascii="Arial" w:hAnsi="Arial" w:cs="Arial"/>
          <w:color w:val="000000" w:themeColor="text1"/>
          <w:sz w:val="20"/>
          <w:szCs w:val="20"/>
        </w:rPr>
        <w:lastRenderedPageBreak/>
        <w:t>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 xml:space="preserve">odst. </w:t>
      </w:r>
      <w:proofErr w:type="gramStart"/>
      <w:r w:rsidRPr="001F555A">
        <w:rPr>
          <w:rFonts w:ascii="Arial" w:hAnsi="Arial" w:cs="Arial"/>
          <w:b/>
          <w:color w:val="000000" w:themeColor="text1"/>
          <w:sz w:val="20"/>
          <w:szCs w:val="20"/>
        </w:rPr>
        <w:t>3.3.</w:t>
      </w:r>
      <w:r w:rsidRPr="001F555A">
        <w:rPr>
          <w:rFonts w:ascii="Arial" w:hAnsi="Arial" w:cs="Arial"/>
          <w:color w:val="000000" w:themeColor="text1"/>
          <w:sz w:val="20"/>
          <w:szCs w:val="20"/>
        </w:rPr>
        <w:t xml:space="preserve"> je</w:t>
      </w:r>
      <w:proofErr w:type="gramEnd"/>
      <w:r w:rsidRPr="001F555A">
        <w:rPr>
          <w:rFonts w:ascii="Arial" w:hAnsi="Arial" w:cs="Arial"/>
          <w:color w:val="000000" w:themeColor="text1"/>
          <w:sz w:val="20"/>
          <w:szCs w:val="20"/>
        </w:rPr>
        <w:t xml:space="preserv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 xml:space="preserve">Zhotovitel a jeho poddodavatelé jsou po celou dobu trvání smlouvy v rámci realizace díla až do jeho ukončení povinni splňovat všechny kvalifikační předpoklady bezprostředně související s </w:t>
      </w:r>
      <w:r w:rsidRPr="001F555A">
        <w:rPr>
          <w:rFonts w:ascii="Arial" w:eastAsia="Times New Roman" w:hAnsi="Arial" w:cs="Arial"/>
          <w:color w:val="000000" w:themeColor="text1"/>
          <w:sz w:val="20"/>
          <w:szCs w:val="20"/>
          <w:lang w:eastAsia="cs-CZ"/>
        </w:rPr>
        <w:lastRenderedPageBreak/>
        <w:t>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5F139771"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 xml:space="preserve">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poskytovat mu potřebnou </w:t>
      </w:r>
      <w:proofErr w:type="gramStart"/>
      <w:r w:rsidRPr="00E16721">
        <w:rPr>
          <w:rFonts w:ascii="Arial" w:eastAsia="Times New Roman" w:hAnsi="Arial" w:cs="Arial"/>
          <w:color w:val="000000" w:themeColor="text1"/>
          <w:sz w:val="20"/>
          <w:szCs w:val="20"/>
          <w:lang w:eastAsia="ar-SA"/>
        </w:rPr>
        <w:t>součinnost  po</w:t>
      </w:r>
      <w:proofErr w:type="gramEnd"/>
      <w:r w:rsidRPr="00E16721">
        <w:rPr>
          <w:rFonts w:ascii="Arial" w:eastAsia="Times New Roman" w:hAnsi="Arial" w:cs="Arial"/>
          <w:color w:val="000000" w:themeColor="text1"/>
          <w:sz w:val="20"/>
          <w:szCs w:val="20"/>
          <w:lang w:eastAsia="ar-SA"/>
        </w:rPr>
        <w:t xml:space="preserve">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7B5576F2"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 xml:space="preserve">em č. 318/2025 </w:t>
      </w:r>
      <w:proofErr w:type="spellStart"/>
      <w:proofErr w:type="gramStart"/>
      <w:r>
        <w:rPr>
          <w:rFonts w:ascii="Arial" w:eastAsia="Times New Roman" w:hAnsi="Arial" w:cs="Arial"/>
          <w:sz w:val="20"/>
          <w:szCs w:val="20"/>
          <w:lang w:eastAsia="ar-SA"/>
        </w:rPr>
        <w:t>Sb</w:t>
      </w:r>
      <w:proofErr w:type="spellEnd"/>
      <w:r w:rsidRPr="00B83246">
        <w:rPr>
          <w:rFonts w:ascii="Arial" w:eastAsia="Times New Roman" w:hAnsi="Arial" w:cs="Arial"/>
          <w:sz w:val="20"/>
          <w:szCs w:val="20"/>
          <w:lang w:eastAsia="ar-SA"/>
        </w:rPr>
        <w:t>,</w:t>
      </w:r>
      <w:r>
        <w:rPr>
          <w:rFonts w:ascii="Arial" w:eastAsia="Times New Roman" w:hAnsi="Arial" w:cs="Arial"/>
          <w:sz w:val="20"/>
          <w:szCs w:val="20"/>
          <w:lang w:eastAsia="ar-SA"/>
        </w:rPr>
        <w:t>,</w:t>
      </w:r>
      <w:r w:rsidRPr="00B83246">
        <w:rPr>
          <w:rFonts w:ascii="Arial" w:eastAsia="Times New Roman" w:hAnsi="Arial" w:cs="Arial"/>
          <w:sz w:val="20"/>
          <w:szCs w:val="20"/>
          <w:lang w:eastAsia="ar-SA"/>
        </w:rPr>
        <w:t xml:space="preserve"> kterým</w:t>
      </w:r>
      <w:proofErr w:type="gramEnd"/>
      <w:r w:rsidRPr="00B83246">
        <w:rPr>
          <w:rFonts w:ascii="Arial" w:eastAsia="Times New Roman" w:hAnsi="Arial" w:cs="Arial"/>
          <w:sz w:val="20"/>
          <w:szCs w:val="20"/>
          <w:lang w:eastAsia="ar-SA"/>
        </w:rPr>
        <w:t xml:space="preserve">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Stanoví-li oprávněná smluvní strana druhé smluvní straně pro splnění jejího závazku náhradní </w:t>
      </w:r>
      <w:r w:rsidRPr="001F555A">
        <w:rPr>
          <w:rFonts w:ascii="Arial" w:eastAsia="Times New Roman" w:hAnsi="Arial" w:cs="Arial"/>
          <w:color w:val="000000" w:themeColor="text1"/>
          <w:sz w:val="20"/>
          <w:szCs w:val="20"/>
          <w:lang w:eastAsia="ar-SA"/>
        </w:rPr>
        <w:lastRenderedPageBreak/>
        <w:t>(dodatečnou)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Objednatel je oprávněn od smlouvy odstoupit v případě, kdy Zhotovitel nesplní povinnost uvedenou v odst. </w:t>
      </w:r>
      <w:proofErr w:type="gramStart"/>
      <w:r w:rsidRPr="001F555A">
        <w:rPr>
          <w:rFonts w:ascii="Arial" w:hAnsi="Arial" w:cs="Arial"/>
          <w:color w:val="000000" w:themeColor="text1"/>
          <w:sz w:val="20"/>
          <w:szCs w:val="20"/>
        </w:rPr>
        <w:t>9.6</w:t>
      </w:r>
      <w:proofErr w:type="gramEnd"/>
      <w:r w:rsidRPr="001F555A">
        <w:rPr>
          <w:rFonts w:ascii="Arial" w:hAnsi="Arial" w:cs="Arial"/>
          <w:color w:val="000000" w:themeColor="text1"/>
          <w:sz w:val="20"/>
          <w:szCs w:val="20"/>
        </w:rPr>
        <w:t>.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lastRenderedPageBreak/>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w:t>
      </w:r>
      <w:r w:rsidRPr="001F555A">
        <w:rPr>
          <w:rFonts w:ascii="Arial" w:hAnsi="Arial" w:cs="Arial"/>
          <w:color w:val="000000" w:themeColor="text1"/>
          <w:sz w:val="20"/>
          <w:szCs w:val="20"/>
        </w:rPr>
        <w:lastRenderedPageBreak/>
        <w:t>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12E5C745" w:rsidR="0002636F"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141A6D39" w14:textId="6372A346" w:rsidR="00E93E41" w:rsidRPr="001F555A" w:rsidRDefault="00E93E41"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Pr>
          <w:rFonts w:ascii="Arial" w:eastAsia="Times New Roman" w:hAnsi="Arial" w:cs="Arial"/>
          <w:color w:val="000000" w:themeColor="text1"/>
          <w:sz w:val="20"/>
          <w:szCs w:val="20"/>
          <w:lang w:eastAsia="ar-SA"/>
        </w:rPr>
        <w:t>Příloha A2</w:t>
      </w:r>
      <w:r>
        <w:rPr>
          <w:rFonts w:ascii="Arial" w:eastAsia="Times New Roman" w:hAnsi="Arial" w:cs="Arial"/>
          <w:color w:val="000000" w:themeColor="text1"/>
          <w:sz w:val="20"/>
          <w:szCs w:val="20"/>
          <w:lang w:eastAsia="ar-SA"/>
        </w:rPr>
        <w:tab/>
        <w:t>38. výzva Ministerstva životního prostředí</w:t>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EE9C0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3FE5A6F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8424DE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B4904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40F03EC"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F166DAA"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A7A198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9332DB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B6E544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2A3C623"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FF51C3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94801E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A7D12C4"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B45D6F9"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154EC45"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1F8D66D"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46F8C0"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7C1BFD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EE91F4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062AD68"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4A33FD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0B29C60" w14:textId="77777777" w:rsidR="00E93E41" w:rsidRPr="00AA5615" w:rsidRDefault="00E93E41" w:rsidP="00E93E41">
      <w:pPr>
        <w:tabs>
          <w:tab w:val="left" w:pos="4253"/>
          <w:tab w:val="left" w:pos="5387"/>
        </w:tabs>
        <w:spacing w:after="0" w:line="240" w:lineRule="auto"/>
        <w:jc w:val="right"/>
        <w:rPr>
          <w:rFonts w:ascii="Arial" w:eastAsia="Times New Roman" w:hAnsi="Arial" w:cs="Arial"/>
          <w:b/>
          <w:sz w:val="20"/>
          <w:szCs w:val="20"/>
          <w:lang w:eastAsia="ar-SA"/>
        </w:rPr>
      </w:pPr>
      <w:r w:rsidRPr="000E2B38">
        <w:rPr>
          <w:rFonts w:ascii="Arial" w:eastAsia="Times New Roman" w:hAnsi="Arial" w:cs="Arial"/>
          <w:b/>
          <w:sz w:val="20"/>
          <w:szCs w:val="20"/>
          <w:lang w:eastAsia="ar-SA"/>
        </w:rPr>
        <w:t>Př</w:t>
      </w:r>
      <w:r w:rsidRPr="00AA5615">
        <w:rPr>
          <w:rFonts w:ascii="Arial" w:eastAsia="Times New Roman" w:hAnsi="Arial" w:cs="Arial"/>
          <w:b/>
          <w:sz w:val="20"/>
          <w:szCs w:val="20"/>
          <w:lang w:eastAsia="ar-SA"/>
        </w:rPr>
        <w:t>íloha A</w:t>
      </w:r>
      <w:r>
        <w:rPr>
          <w:rFonts w:ascii="Arial" w:eastAsia="Times New Roman" w:hAnsi="Arial" w:cs="Arial"/>
          <w:b/>
          <w:sz w:val="20"/>
          <w:szCs w:val="20"/>
          <w:lang w:eastAsia="ar-SA"/>
        </w:rPr>
        <w:t>2</w:t>
      </w:r>
      <w:r w:rsidRPr="00AA5615">
        <w:rPr>
          <w:rFonts w:ascii="Arial" w:eastAsia="Times New Roman" w:hAnsi="Arial" w:cs="Arial"/>
          <w:b/>
          <w:sz w:val="20"/>
          <w:szCs w:val="20"/>
          <w:lang w:eastAsia="ar-SA"/>
        </w:rPr>
        <w:t xml:space="preserve"> </w:t>
      </w:r>
    </w:p>
    <w:p w14:paraId="2F25BDA2" w14:textId="77777777" w:rsidR="00E93E41" w:rsidRDefault="00E93E41" w:rsidP="00E93E41">
      <w:pPr>
        <w:tabs>
          <w:tab w:val="left" w:pos="4253"/>
          <w:tab w:val="left" w:pos="5387"/>
        </w:tabs>
        <w:spacing w:after="0" w:line="240" w:lineRule="auto"/>
        <w:rPr>
          <w:rFonts w:ascii="Arial" w:eastAsia="Times New Roman" w:hAnsi="Arial" w:cs="Arial"/>
          <w:sz w:val="20"/>
          <w:szCs w:val="20"/>
          <w:lang w:eastAsia="ar-SA"/>
        </w:rPr>
      </w:pPr>
    </w:p>
    <w:p w14:paraId="55E8B083" w14:textId="77777777" w:rsidR="00E93E41" w:rsidRDefault="00E93E41" w:rsidP="00E93E41">
      <w:pPr>
        <w:tabs>
          <w:tab w:val="left" w:pos="4253"/>
          <w:tab w:val="left" w:pos="5387"/>
        </w:tabs>
        <w:spacing w:after="0" w:line="240" w:lineRule="auto"/>
        <w:rPr>
          <w:rFonts w:ascii="Arial" w:eastAsia="Times New Roman" w:hAnsi="Arial" w:cs="Arial"/>
          <w:sz w:val="20"/>
          <w:szCs w:val="20"/>
          <w:lang w:eastAsia="ar-SA"/>
        </w:rPr>
      </w:pPr>
    </w:p>
    <w:p w14:paraId="5AC8886D" w14:textId="77777777" w:rsidR="00E93E41" w:rsidRPr="00FB2669" w:rsidRDefault="00E93E41" w:rsidP="00E93E41">
      <w:pPr>
        <w:tabs>
          <w:tab w:val="left" w:pos="4253"/>
          <w:tab w:val="left" w:pos="5387"/>
        </w:tabs>
        <w:spacing w:after="0" w:line="240" w:lineRule="auto"/>
        <w:jc w:val="center"/>
        <w:rPr>
          <w:rFonts w:ascii="Arial" w:eastAsia="Times New Roman" w:hAnsi="Arial" w:cs="Arial"/>
          <w:sz w:val="24"/>
          <w:szCs w:val="24"/>
          <w:lang w:eastAsia="ar-SA"/>
        </w:rPr>
      </w:pPr>
      <w:r w:rsidRPr="00FB2669">
        <w:rPr>
          <w:rFonts w:ascii="Arial" w:hAnsi="Arial" w:cs="Arial"/>
          <w:b/>
          <w:sz w:val="24"/>
          <w:szCs w:val="24"/>
        </w:rPr>
        <w:t>38. výzva Ministerstva životního prostředí</w:t>
      </w:r>
    </w:p>
    <w:p w14:paraId="5A269A95" w14:textId="77777777" w:rsidR="00E93E41" w:rsidRPr="00D06B08" w:rsidRDefault="00E93E41" w:rsidP="00E93E41">
      <w:pPr>
        <w:jc w:val="center"/>
        <w:rPr>
          <w:rFonts w:ascii="Arial" w:hAnsi="Arial" w:cs="Arial"/>
          <w:i/>
          <w:sz w:val="20"/>
          <w:szCs w:val="20"/>
        </w:rPr>
      </w:pPr>
      <w:r w:rsidRPr="00D06B08">
        <w:rPr>
          <w:rFonts w:ascii="Arial" w:hAnsi="Arial" w:cs="Arial"/>
          <w:i/>
          <w:sz w:val="20"/>
          <w:szCs w:val="20"/>
        </w:rPr>
        <w:t>(bude vloženo před uzavřením smlouvy)</w:t>
      </w:r>
    </w:p>
    <w:p w14:paraId="25D57C9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FD877A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EC0B9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6052FE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00C8338"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B12D94D"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D2756A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93361C3"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33A58A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068885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544358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04C6121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3DB025D0"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29A77E4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19A3F18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4174FD44"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4024E8E7"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307BF8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3B4BA789"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067188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E2499C7"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0D2C63FA"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7B042AE2"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9EE21BA"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F90BFB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1F171BC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549194E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700A6C8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5AF29EF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28C8F91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4108CA4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lastRenderedPageBreak/>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8D417" w14:textId="6916E336"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24426">
      <w:rPr>
        <w:rFonts w:ascii="Arial" w:hAnsi="Arial" w:cs="Arial"/>
        <w:noProof/>
        <w:sz w:val="16"/>
        <w:szCs w:val="16"/>
      </w:rPr>
      <w:t>12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24426">
      <w:rPr>
        <w:rFonts w:ascii="Arial" w:hAnsi="Arial" w:cs="Arial"/>
        <w:noProof/>
        <w:sz w:val="16"/>
        <w:szCs w:val="16"/>
      </w:rPr>
      <w:t>15</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325C788" w14:textId="77777777" w:rsidR="009A7306" w:rsidRDefault="009A7306" w:rsidP="0002636F">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09242F66" w:rsidR="009A7306" w:rsidRPr="0002636F" w:rsidRDefault="00D26BBB" w:rsidP="006E11F6">
          <w:pPr>
            <w:spacing w:after="120"/>
            <w:rPr>
              <w:rFonts w:ascii="Arial" w:hAnsi="Arial" w:cs="Arial"/>
              <w:b/>
              <w:sz w:val="16"/>
              <w:szCs w:val="16"/>
            </w:rPr>
          </w:pPr>
          <w:r>
            <w:rPr>
              <w:rFonts w:ascii="Arial" w:hAnsi="Arial" w:cs="Arial"/>
              <w:b/>
              <w:sz w:val="16"/>
              <w:szCs w:val="16"/>
            </w:rPr>
            <w:t>Revitalizace areálu CM Pacov</w:t>
          </w:r>
        </w:p>
      </w:tc>
      <w:tc>
        <w:tcPr>
          <w:tcW w:w="3709" w:type="dxa"/>
        </w:tcPr>
        <w:p w14:paraId="0A7930D2" w14:textId="77777777"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oušková Alena">
    <w15:presenceInfo w15:providerId="AD" w15:userId="S-1-5-21-1547814083-1834688084-2493830544-4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C1C6C"/>
    <w:rsid w:val="000E2B38"/>
    <w:rsid w:val="000F2318"/>
    <w:rsid w:val="0010183D"/>
    <w:rsid w:val="00102348"/>
    <w:rsid w:val="00107D85"/>
    <w:rsid w:val="00126983"/>
    <w:rsid w:val="00135A07"/>
    <w:rsid w:val="0013679B"/>
    <w:rsid w:val="00144BC5"/>
    <w:rsid w:val="00165B60"/>
    <w:rsid w:val="00192BB2"/>
    <w:rsid w:val="001F51BD"/>
    <w:rsid w:val="001F555A"/>
    <w:rsid w:val="001F7E92"/>
    <w:rsid w:val="00200B62"/>
    <w:rsid w:val="00212951"/>
    <w:rsid w:val="00242172"/>
    <w:rsid w:val="00263365"/>
    <w:rsid w:val="0028786D"/>
    <w:rsid w:val="002B4502"/>
    <w:rsid w:val="002C76FB"/>
    <w:rsid w:val="002D6A04"/>
    <w:rsid w:val="002F0643"/>
    <w:rsid w:val="00301604"/>
    <w:rsid w:val="00355CD5"/>
    <w:rsid w:val="003715CF"/>
    <w:rsid w:val="00380BB8"/>
    <w:rsid w:val="00386351"/>
    <w:rsid w:val="003B4C30"/>
    <w:rsid w:val="003B7F2B"/>
    <w:rsid w:val="003C1001"/>
    <w:rsid w:val="003D09CE"/>
    <w:rsid w:val="003D7BD9"/>
    <w:rsid w:val="003E2FA2"/>
    <w:rsid w:val="004673B3"/>
    <w:rsid w:val="004800E7"/>
    <w:rsid w:val="004A07C6"/>
    <w:rsid w:val="004D3256"/>
    <w:rsid w:val="004D6AA6"/>
    <w:rsid w:val="0050004C"/>
    <w:rsid w:val="00525EBA"/>
    <w:rsid w:val="00552112"/>
    <w:rsid w:val="00555069"/>
    <w:rsid w:val="005A695F"/>
    <w:rsid w:val="005A7F94"/>
    <w:rsid w:val="005C6F1C"/>
    <w:rsid w:val="005C7E7A"/>
    <w:rsid w:val="00635070"/>
    <w:rsid w:val="00651810"/>
    <w:rsid w:val="00683E83"/>
    <w:rsid w:val="006C4204"/>
    <w:rsid w:val="006E11F6"/>
    <w:rsid w:val="006F58AB"/>
    <w:rsid w:val="006F7B26"/>
    <w:rsid w:val="007155E4"/>
    <w:rsid w:val="00724426"/>
    <w:rsid w:val="0076488D"/>
    <w:rsid w:val="00791A63"/>
    <w:rsid w:val="007922C6"/>
    <w:rsid w:val="007A0CB7"/>
    <w:rsid w:val="007A50D8"/>
    <w:rsid w:val="007B03F8"/>
    <w:rsid w:val="007C7573"/>
    <w:rsid w:val="007E48AE"/>
    <w:rsid w:val="007F64F5"/>
    <w:rsid w:val="008070CE"/>
    <w:rsid w:val="00815618"/>
    <w:rsid w:val="0082286E"/>
    <w:rsid w:val="0083136F"/>
    <w:rsid w:val="0084099F"/>
    <w:rsid w:val="0085394E"/>
    <w:rsid w:val="00856786"/>
    <w:rsid w:val="00860C6F"/>
    <w:rsid w:val="0088465A"/>
    <w:rsid w:val="00886504"/>
    <w:rsid w:val="00887BA2"/>
    <w:rsid w:val="008F2FA1"/>
    <w:rsid w:val="008F4F7A"/>
    <w:rsid w:val="009014AB"/>
    <w:rsid w:val="009074AC"/>
    <w:rsid w:val="00924428"/>
    <w:rsid w:val="00933BF8"/>
    <w:rsid w:val="009A7306"/>
    <w:rsid w:val="009E455D"/>
    <w:rsid w:val="00A23E09"/>
    <w:rsid w:val="00A30690"/>
    <w:rsid w:val="00A60505"/>
    <w:rsid w:val="00A62DD0"/>
    <w:rsid w:val="00A75AB9"/>
    <w:rsid w:val="00AA5615"/>
    <w:rsid w:val="00AC64FA"/>
    <w:rsid w:val="00AD4A7D"/>
    <w:rsid w:val="00AE73D8"/>
    <w:rsid w:val="00AF4238"/>
    <w:rsid w:val="00B02034"/>
    <w:rsid w:val="00B034AF"/>
    <w:rsid w:val="00B244A1"/>
    <w:rsid w:val="00B32508"/>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6EF4"/>
    <w:rsid w:val="00CC7199"/>
    <w:rsid w:val="00CE0C92"/>
    <w:rsid w:val="00CE355F"/>
    <w:rsid w:val="00CE44A1"/>
    <w:rsid w:val="00CE4802"/>
    <w:rsid w:val="00CF48EE"/>
    <w:rsid w:val="00D05F49"/>
    <w:rsid w:val="00D26BBB"/>
    <w:rsid w:val="00D97DF1"/>
    <w:rsid w:val="00DB3FA7"/>
    <w:rsid w:val="00DC2E7B"/>
    <w:rsid w:val="00DE7AE1"/>
    <w:rsid w:val="00E0602B"/>
    <w:rsid w:val="00E06173"/>
    <w:rsid w:val="00E16721"/>
    <w:rsid w:val="00E20BBC"/>
    <w:rsid w:val="00E37739"/>
    <w:rsid w:val="00E774FF"/>
    <w:rsid w:val="00E93E41"/>
    <w:rsid w:val="00E9517A"/>
    <w:rsid w:val="00E97E6E"/>
    <w:rsid w:val="00EA16D9"/>
    <w:rsid w:val="00EB75DE"/>
    <w:rsid w:val="00EE0609"/>
    <w:rsid w:val="00EE0F90"/>
    <w:rsid w:val="00EE2DA5"/>
    <w:rsid w:val="00F01D81"/>
    <w:rsid w:val="00F3381E"/>
    <w:rsid w:val="00F4310D"/>
    <w:rsid w:val="00F45809"/>
    <w:rsid w:val="00F87B05"/>
    <w:rsid w:val="00F90028"/>
    <w:rsid w:val="00FB69CA"/>
    <w:rsid w:val="00FE5E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CE301-384C-4098-8DFD-6C6DB6433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15</Pages>
  <Words>5335</Words>
  <Characters>31483</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49</cp:revision>
  <dcterms:created xsi:type="dcterms:W3CDTF">2025-10-02T06:27:00Z</dcterms:created>
  <dcterms:modified xsi:type="dcterms:W3CDTF">2025-11-06T11:46:00Z</dcterms:modified>
</cp:coreProperties>
</file>